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36CB" w:rsidRDefault="00321CA7" w:rsidP="001162E9">
      <w:pPr>
        <w:pStyle w:val="CorpoA"/>
        <w:rPr>
          <w:rFonts w:ascii="Arial" w:eastAsia="Arial" w:hAnsi="Arial" w:cs="Arial"/>
          <w:sz w:val="24"/>
          <w:szCs w:val="24"/>
          <w:lang w:val="en-US"/>
        </w:rPr>
        <w:pPrChange w:id="0" w:author="Mauricio Molina" w:date="2018-10-29T10:31:00Z">
          <w:pPr>
            <w:pStyle w:val="CorpoA"/>
            <w:jc w:val="right"/>
          </w:pPr>
        </w:pPrChange>
      </w:pPr>
      <w:r>
        <w:rPr>
          <w:rFonts w:ascii="Arial" w:hAnsi="Arial"/>
          <w:sz w:val="24"/>
          <w:szCs w:val="24"/>
          <w:lang w:val="en-US"/>
        </w:rPr>
        <w:t xml:space="preserve">From teeth pathology to feeding ecology: </w:t>
      </w:r>
      <w:proofErr w:type="spellStart"/>
      <w:r>
        <w:rPr>
          <w:rFonts w:ascii="Arial" w:hAnsi="Arial"/>
          <w:sz w:val="24"/>
          <w:szCs w:val="24"/>
          <w:lang w:val="en-US"/>
        </w:rPr>
        <w:t>paleodiet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of </w:t>
      </w:r>
      <w:proofErr w:type="spellStart"/>
      <w:r>
        <w:rPr>
          <w:rFonts w:ascii="Arial" w:hAnsi="Arial"/>
          <w:i/>
          <w:iCs/>
          <w:sz w:val="24"/>
          <w:szCs w:val="24"/>
          <w:lang w:val="en-US"/>
        </w:rPr>
        <w:t>Notiomastodon</w:t>
      </w:r>
      <w:proofErr w:type="spellEnd"/>
      <w:r>
        <w:rPr>
          <w:rFonts w:ascii="Arial" w:hAnsi="Arial"/>
          <w:i/>
          <w:iCs/>
          <w:sz w:val="24"/>
          <w:szCs w:val="24"/>
          <w:lang w:val="en-US"/>
        </w:rPr>
        <w:t xml:space="preserve"> platensis</w:t>
      </w:r>
      <w:r>
        <w:rPr>
          <w:rFonts w:ascii="Arial" w:hAnsi="Arial"/>
          <w:sz w:val="24"/>
          <w:szCs w:val="24"/>
          <w:lang w:val="en-US"/>
        </w:rPr>
        <w:t xml:space="preserve"> from Brazil Intertropical Region</w:t>
      </w:r>
    </w:p>
    <w:p w:rsidR="006536CB" w:rsidRDefault="006536CB" w:rsidP="001162E9">
      <w:pPr>
        <w:pStyle w:val="CorpoA"/>
        <w:rPr>
          <w:rFonts w:ascii="Arial" w:eastAsia="Arial" w:hAnsi="Arial" w:cs="Arial"/>
          <w:sz w:val="24"/>
          <w:szCs w:val="24"/>
          <w:lang w:val="en-US"/>
        </w:rPr>
        <w:pPrChange w:id="1" w:author="Mauricio Molina" w:date="2018-10-29T10:31:00Z">
          <w:pPr>
            <w:pStyle w:val="CorpoA"/>
            <w:jc w:val="right"/>
          </w:pPr>
        </w:pPrChange>
      </w:pPr>
    </w:p>
    <w:p w:rsidR="006536CB" w:rsidRDefault="00321CA7" w:rsidP="001162E9">
      <w:pPr>
        <w:pStyle w:val="CorpoA"/>
        <w:rPr>
          <w:rFonts w:ascii="Arial" w:eastAsia="Arial" w:hAnsi="Arial" w:cs="Arial"/>
          <w:b/>
          <w:bCs/>
          <w:sz w:val="24"/>
          <w:szCs w:val="24"/>
          <w:vertAlign w:val="superscript"/>
        </w:rPr>
        <w:pPrChange w:id="2" w:author="Mauricio Molina" w:date="2018-10-29T10:31:00Z">
          <w:pPr>
            <w:pStyle w:val="CorpoA"/>
            <w:jc w:val="right"/>
          </w:pPr>
        </w:pPrChange>
      </w:pPr>
      <w:r>
        <w:rPr>
          <w:rFonts w:ascii="Arial" w:hAnsi="Arial"/>
          <w:b/>
          <w:bCs/>
          <w:sz w:val="24"/>
          <w:szCs w:val="24"/>
          <w:lang w:val="it-IT"/>
        </w:rPr>
        <w:t>MOTH</w:t>
      </w:r>
      <w:r>
        <w:rPr>
          <w:rFonts w:ascii="Arial" w:hAnsi="Arial"/>
          <w:b/>
          <w:bCs/>
          <w:sz w:val="24"/>
          <w:szCs w:val="24"/>
          <w:lang w:val="it-IT"/>
        </w:rPr>
        <w:t>É</w:t>
      </w:r>
      <w:r>
        <w:rPr>
          <w:rFonts w:ascii="Arial" w:hAnsi="Arial"/>
          <w:b/>
          <w:bCs/>
          <w:sz w:val="24"/>
          <w:szCs w:val="24"/>
          <w:lang w:val="it-IT"/>
        </w:rPr>
        <w:t>, DIMILA</w:t>
      </w:r>
      <w:r>
        <w:rPr>
          <w:rFonts w:ascii="Arial" w:hAnsi="Arial"/>
          <w:b/>
          <w:bCs/>
          <w:sz w:val="24"/>
          <w:szCs w:val="24"/>
          <w:vertAlign w:val="superscript"/>
          <w:lang w:val="it-IT"/>
        </w:rPr>
        <w:t>1</w:t>
      </w:r>
      <w:r>
        <w:rPr>
          <w:rFonts w:ascii="Arial" w:hAnsi="Arial"/>
          <w:b/>
          <w:bCs/>
          <w:sz w:val="24"/>
          <w:szCs w:val="24"/>
          <w:vertAlign w:val="superscript"/>
        </w:rPr>
        <w:t>,2</w:t>
      </w:r>
      <w:r>
        <w:rPr>
          <w:rFonts w:ascii="Arial" w:hAnsi="Arial"/>
          <w:b/>
          <w:bCs/>
          <w:sz w:val="24"/>
          <w:szCs w:val="24"/>
          <w:vertAlign w:val="superscript"/>
          <w:lang w:val="it-IT"/>
        </w:rPr>
        <w:t xml:space="preserve"> </w:t>
      </w:r>
      <w:r>
        <w:rPr>
          <w:rFonts w:ascii="Arial" w:hAnsi="Arial"/>
          <w:b/>
          <w:bCs/>
          <w:sz w:val="24"/>
          <w:szCs w:val="24"/>
          <w:lang w:val="it-IT"/>
        </w:rPr>
        <w:t>and AVILLA, LEONARDO DOS SANTOS</w:t>
      </w:r>
      <w:r>
        <w:rPr>
          <w:rFonts w:ascii="Arial" w:hAnsi="Arial"/>
          <w:b/>
          <w:bCs/>
          <w:sz w:val="24"/>
          <w:szCs w:val="24"/>
          <w:vertAlign w:val="superscript"/>
          <w:lang w:val="it-IT"/>
        </w:rPr>
        <w:t>1</w:t>
      </w:r>
    </w:p>
    <w:p w:rsidR="006536CB" w:rsidRDefault="00321CA7" w:rsidP="001162E9">
      <w:pPr>
        <w:pStyle w:val="Padr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/>
        <w:rPr>
          <w:rFonts w:ascii="Calibri" w:eastAsia="Calibri" w:hAnsi="Calibri" w:cs="Calibri"/>
          <w:kern w:val="1"/>
          <w:sz w:val="24"/>
          <w:szCs w:val="24"/>
        </w:rPr>
        <w:pPrChange w:id="3" w:author="Mauricio Molina" w:date="2018-10-29T10:31:00Z">
          <w:pPr>
            <w:pStyle w:val="PadroA"/>
            <w:shd w:val="clear" w:color="auto" w:fill="FFFFFF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8566"/>
            </w:tabs>
            <w:suppressAutoHyphens/>
            <w:jc w:val="right"/>
          </w:pPr>
        </w:pPrChange>
      </w:pPr>
      <w:proofErr w:type="gramStart"/>
      <w:r>
        <w:rPr>
          <w:rFonts w:ascii="Calibri" w:eastAsia="Calibri" w:hAnsi="Calibri" w:cs="Calibri"/>
          <w:kern w:val="1"/>
          <w:sz w:val="24"/>
          <w:szCs w:val="24"/>
          <w:vertAlign w:val="superscript"/>
        </w:rPr>
        <w:t>1</w:t>
      </w:r>
      <w:r>
        <w:rPr>
          <w:rFonts w:ascii="Calibri" w:eastAsia="Calibri" w:hAnsi="Calibri" w:cs="Calibri"/>
          <w:kern w:val="1"/>
          <w:sz w:val="24"/>
          <w:szCs w:val="24"/>
        </w:rPr>
        <w:t>Laborat</w:t>
      </w:r>
      <w:r>
        <w:rPr>
          <w:rFonts w:ascii="Calibri" w:eastAsia="Calibri" w:hAnsi="Calibri" w:cs="Calibri"/>
          <w:kern w:val="1"/>
          <w:sz w:val="24"/>
          <w:szCs w:val="24"/>
        </w:rPr>
        <w:t>ó</w:t>
      </w:r>
      <w:r>
        <w:rPr>
          <w:rFonts w:ascii="Calibri" w:eastAsia="Calibri" w:hAnsi="Calibri" w:cs="Calibri"/>
          <w:kern w:val="1"/>
          <w:sz w:val="24"/>
          <w:szCs w:val="24"/>
        </w:rPr>
        <w:t>rio</w:t>
      </w:r>
      <w:proofErr w:type="gramEnd"/>
      <w:r>
        <w:rPr>
          <w:rFonts w:ascii="Calibri" w:eastAsia="Calibri" w:hAnsi="Calibri" w:cs="Calibri"/>
          <w:kern w:val="1"/>
          <w:sz w:val="24"/>
          <w:szCs w:val="24"/>
        </w:rPr>
        <w:t xml:space="preserve"> de Mastozoologia, Departamento de Zoologia, Universidade Federal do Estado do </w:t>
      </w:r>
      <w:r>
        <w:rPr>
          <w:rFonts w:ascii="Calibri" w:eastAsia="Calibri" w:hAnsi="Calibri" w:cs="Calibri"/>
          <w:kern w:val="1"/>
          <w:sz w:val="24"/>
          <w:szCs w:val="24"/>
        </w:rPr>
        <w:t>Rio de Janeiro, Avenida Pasteur 458/501, Urca, Rio de Janeiro, 22290-240, Brazil. dimothe@hotmail.com, leonardo.avilla@gmail.com</w:t>
      </w:r>
    </w:p>
    <w:p w:rsidR="006536CB" w:rsidRDefault="00321CA7" w:rsidP="001162E9">
      <w:pPr>
        <w:pStyle w:val="PadroA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/>
        <w:rPr>
          <w:rFonts w:ascii="Arial" w:eastAsia="Arial" w:hAnsi="Arial" w:cs="Arial"/>
          <w:kern w:val="1"/>
          <w:sz w:val="24"/>
          <w:szCs w:val="24"/>
        </w:rPr>
        <w:pPrChange w:id="4" w:author="Mauricio Molina" w:date="2018-10-29T10:31:00Z">
          <w:pPr>
            <w:pStyle w:val="PadroA"/>
            <w:shd w:val="clear" w:color="auto" w:fill="FFFFFF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8566"/>
            </w:tabs>
            <w:suppressAutoHyphens/>
            <w:jc w:val="right"/>
          </w:pPr>
        </w:pPrChange>
      </w:pPr>
      <w:proofErr w:type="gramStart"/>
      <w:r>
        <w:rPr>
          <w:rFonts w:ascii="Calibri" w:eastAsia="Calibri" w:hAnsi="Calibri" w:cs="Calibri"/>
          <w:kern w:val="1"/>
          <w:sz w:val="24"/>
          <w:szCs w:val="24"/>
          <w:vertAlign w:val="superscript"/>
        </w:rPr>
        <w:t>2</w:t>
      </w:r>
      <w:r>
        <w:rPr>
          <w:rFonts w:ascii="Calibri" w:eastAsia="Calibri" w:hAnsi="Calibri" w:cs="Calibri"/>
          <w:kern w:val="1"/>
          <w:sz w:val="24"/>
          <w:szCs w:val="24"/>
        </w:rPr>
        <w:t>Programa</w:t>
      </w:r>
      <w:proofErr w:type="gramEnd"/>
      <w:r>
        <w:rPr>
          <w:rFonts w:ascii="Calibri" w:eastAsia="Calibri" w:hAnsi="Calibri" w:cs="Calibri"/>
          <w:kern w:val="1"/>
          <w:sz w:val="24"/>
          <w:szCs w:val="24"/>
        </w:rPr>
        <w:t xml:space="preserve"> de P</w:t>
      </w:r>
      <w:r>
        <w:rPr>
          <w:rFonts w:ascii="Calibri" w:eastAsia="Calibri" w:hAnsi="Calibri" w:cs="Calibri"/>
          <w:kern w:val="1"/>
          <w:sz w:val="24"/>
          <w:szCs w:val="24"/>
        </w:rPr>
        <w:t>ó</w:t>
      </w:r>
      <w:r>
        <w:rPr>
          <w:rFonts w:ascii="Calibri" w:eastAsia="Calibri" w:hAnsi="Calibri" w:cs="Calibri"/>
          <w:kern w:val="1"/>
          <w:sz w:val="24"/>
          <w:szCs w:val="24"/>
        </w:rPr>
        <w:t>s-gradua</w:t>
      </w:r>
      <w:r>
        <w:rPr>
          <w:rFonts w:ascii="Calibri" w:eastAsia="Calibri" w:hAnsi="Calibri" w:cs="Calibri"/>
          <w:kern w:val="1"/>
          <w:sz w:val="24"/>
          <w:szCs w:val="24"/>
        </w:rPr>
        <w:t>çã</w:t>
      </w:r>
      <w:r>
        <w:rPr>
          <w:rFonts w:ascii="Calibri" w:eastAsia="Calibri" w:hAnsi="Calibri" w:cs="Calibri"/>
          <w:kern w:val="1"/>
          <w:sz w:val="24"/>
          <w:szCs w:val="24"/>
        </w:rPr>
        <w:t xml:space="preserve">o em Biodiversidade e Biologia Evolutiva (PPGBBE), Universidade Federal do Rio de Janeiro, </w:t>
      </w:r>
      <w:r>
        <w:rPr>
          <w:rFonts w:ascii="Arial" w:hAnsi="Arial"/>
          <w:sz w:val="24"/>
          <w:szCs w:val="24"/>
        </w:rPr>
        <w:t xml:space="preserve">Centro de </w:t>
      </w:r>
      <w:r>
        <w:rPr>
          <w:rFonts w:ascii="Arial" w:hAnsi="Arial"/>
          <w:sz w:val="24"/>
          <w:szCs w:val="24"/>
        </w:rPr>
        <w:t>Ci</w:t>
      </w:r>
      <w:r>
        <w:rPr>
          <w:rFonts w:ascii="Arial" w:hAnsi="Arial"/>
          <w:sz w:val="24"/>
          <w:szCs w:val="24"/>
        </w:rPr>
        <w:t>ê</w:t>
      </w:r>
      <w:r>
        <w:rPr>
          <w:rFonts w:ascii="Arial" w:hAnsi="Arial"/>
          <w:sz w:val="24"/>
          <w:szCs w:val="24"/>
        </w:rPr>
        <w:t>ncias da Sa</w:t>
      </w:r>
      <w:r>
        <w:rPr>
          <w:rFonts w:ascii="Arial" w:hAnsi="Arial"/>
          <w:sz w:val="24"/>
          <w:szCs w:val="24"/>
        </w:rPr>
        <w:t>ú</w:t>
      </w:r>
      <w:r>
        <w:rPr>
          <w:rFonts w:ascii="Arial" w:hAnsi="Arial"/>
          <w:sz w:val="24"/>
          <w:szCs w:val="24"/>
        </w:rPr>
        <w:t>de, Pr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dio das P</w:t>
      </w:r>
      <w:r>
        <w:rPr>
          <w:rFonts w:ascii="Arial" w:hAnsi="Arial"/>
          <w:sz w:val="24"/>
          <w:szCs w:val="24"/>
        </w:rPr>
        <w:t>ó</w:t>
      </w:r>
      <w:r>
        <w:rPr>
          <w:rFonts w:ascii="Arial" w:hAnsi="Arial"/>
          <w:sz w:val="24"/>
          <w:szCs w:val="24"/>
        </w:rPr>
        <w:t>s-gradua</w:t>
      </w:r>
      <w:r>
        <w:rPr>
          <w:rFonts w:ascii="Arial" w:hAnsi="Arial"/>
          <w:sz w:val="24"/>
          <w:szCs w:val="24"/>
        </w:rPr>
        <w:t>çõ</w:t>
      </w:r>
      <w:r>
        <w:rPr>
          <w:rFonts w:ascii="Arial" w:hAnsi="Arial"/>
          <w:sz w:val="24"/>
          <w:szCs w:val="24"/>
        </w:rPr>
        <w:t>es do Instituto de Biologia, Interbloco B/C, Cidade Universit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 xml:space="preserve">ria, </w:t>
      </w:r>
      <w:r>
        <w:rPr>
          <w:rFonts w:ascii="Calibri" w:eastAsia="Calibri" w:hAnsi="Calibri" w:cs="Calibri"/>
          <w:kern w:val="1"/>
          <w:sz w:val="24"/>
          <w:szCs w:val="24"/>
        </w:rPr>
        <w:t>Rio de Janeiro, 21941-902, Brazil.</w:t>
      </w:r>
    </w:p>
    <w:p w:rsidR="006536CB" w:rsidRDefault="006536CB" w:rsidP="001162E9">
      <w:pPr>
        <w:pStyle w:val="Corpo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firstLine="1134"/>
        <w:rPr>
          <w:rFonts w:ascii="Arial" w:eastAsia="Arial" w:hAnsi="Arial" w:cs="Arial"/>
          <w:lang w:val="pt-PT"/>
        </w:rPr>
        <w:pPrChange w:id="5" w:author="Mauricio Molina" w:date="2018-10-29T10:31:00Z">
          <w:pPr>
            <w:pStyle w:val="CorpoB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8566"/>
            </w:tabs>
            <w:ind w:firstLine="1134"/>
            <w:jc w:val="right"/>
          </w:pPr>
        </w:pPrChange>
      </w:pPr>
    </w:p>
    <w:p w:rsidR="006536CB" w:rsidRPr="001162E9" w:rsidRDefault="00321CA7" w:rsidP="001162E9">
      <w:pPr>
        <w:pStyle w:val="Corpo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rPr>
          <w:rFonts w:ascii="Arial" w:eastAsia="Arial" w:hAnsi="Arial" w:cs="Arial"/>
          <w:shd w:val="clear" w:color="auto" w:fill="FFFFFF"/>
          <w:lang w:val="en-US"/>
          <w:rPrChange w:id="6" w:author="Mauricio Molina" w:date="2018-10-29T10:30:00Z">
            <w:rPr>
              <w:rFonts w:ascii="Arial" w:eastAsia="Arial" w:hAnsi="Arial" w:cs="Arial"/>
              <w:shd w:val="clear" w:color="auto" w:fill="FFFFFF"/>
            </w:rPr>
          </w:rPrChange>
        </w:rPr>
        <w:pPrChange w:id="7" w:author="Mauricio Molina" w:date="2018-10-29T10:31:00Z">
          <w:pPr>
            <w:pStyle w:val="CorpoB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8566"/>
            </w:tabs>
            <w:jc w:val="right"/>
          </w:pPr>
        </w:pPrChange>
      </w:pPr>
      <w:r>
        <w:rPr>
          <w:rFonts w:ascii="Arial" w:hAnsi="Arial"/>
          <w:i/>
          <w:iCs/>
          <w:shd w:val="clear" w:color="auto" w:fill="FFFFFF"/>
          <w:lang w:val="it-IT"/>
        </w:rPr>
        <w:t xml:space="preserve">Notiomastodon platensis </w:t>
      </w:r>
      <w:r>
        <w:rPr>
          <w:rFonts w:ascii="Arial" w:hAnsi="Arial"/>
          <w:shd w:val="clear" w:color="auto" w:fill="FFFFFF"/>
          <w:lang w:val="en-US"/>
        </w:rPr>
        <w:t>is a Quaternary proboscidean endemic from South Amer</w:t>
      </w:r>
      <w:r>
        <w:rPr>
          <w:rFonts w:ascii="Arial" w:hAnsi="Arial"/>
          <w:shd w:val="clear" w:color="auto" w:fill="FFFFFF"/>
          <w:lang w:val="en-US"/>
        </w:rPr>
        <w:t>i</w:t>
      </w:r>
      <w:r>
        <w:rPr>
          <w:rFonts w:ascii="Arial" w:hAnsi="Arial"/>
          <w:shd w:val="clear" w:color="auto" w:fill="FFFFFF"/>
          <w:lang w:val="en-US"/>
        </w:rPr>
        <w:t>ca. Due abundant and rich fossil r</w:t>
      </w:r>
      <w:r>
        <w:rPr>
          <w:rFonts w:ascii="Arial" w:hAnsi="Arial"/>
          <w:shd w:val="clear" w:color="auto" w:fill="FFFFFF"/>
          <w:lang w:val="en-US"/>
        </w:rPr>
        <w:t xml:space="preserve">ecord, its </w:t>
      </w:r>
      <w:proofErr w:type="spellStart"/>
      <w:r>
        <w:rPr>
          <w:rFonts w:ascii="Arial" w:hAnsi="Arial"/>
          <w:shd w:val="clear" w:color="auto" w:fill="FFFFFF"/>
          <w:lang w:val="en-US"/>
        </w:rPr>
        <w:t>paleobiology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is crucial to understand Pleistocene/Holocene ecological/environmental dynamics. This study </w:t>
      </w:r>
      <w:r>
        <w:rPr>
          <w:rFonts w:ascii="Arial" w:hAnsi="Arial"/>
          <w:shd w:val="clear" w:color="auto" w:fill="FFFFFF"/>
          <w:lang w:val="pt-PT"/>
        </w:rPr>
        <w:t>aimed</w:t>
      </w:r>
      <w:r>
        <w:rPr>
          <w:rFonts w:ascii="Arial" w:hAnsi="Arial"/>
          <w:shd w:val="clear" w:color="auto" w:fill="FFFFFF"/>
          <w:lang w:val="en-US"/>
        </w:rPr>
        <w:t xml:space="preserve"> to re</w:t>
      </w:r>
      <w:r>
        <w:rPr>
          <w:rFonts w:ascii="Arial" w:hAnsi="Arial"/>
          <w:shd w:val="clear" w:color="auto" w:fill="FFFFFF"/>
          <w:lang w:val="en-US"/>
        </w:rPr>
        <w:t>c</w:t>
      </w:r>
      <w:r>
        <w:rPr>
          <w:rFonts w:ascii="Arial" w:hAnsi="Arial"/>
          <w:shd w:val="clear" w:color="auto" w:fill="FFFFFF"/>
          <w:lang w:val="en-US"/>
        </w:rPr>
        <w:t xml:space="preserve">ognize the feeding habits of </w:t>
      </w:r>
      <w:proofErr w:type="spellStart"/>
      <w:r w:rsidRPr="001162E9">
        <w:rPr>
          <w:rFonts w:ascii="Arial" w:hAnsi="Arial"/>
          <w:i/>
          <w:iCs/>
          <w:shd w:val="clear" w:color="auto" w:fill="FFFFFF"/>
          <w:lang w:val="en-US"/>
          <w:rPrChange w:id="8" w:author="Mauricio Molina" w:date="2018-10-29T10:30:00Z">
            <w:rPr>
              <w:rFonts w:ascii="Arial" w:hAnsi="Arial"/>
              <w:i/>
              <w:iCs/>
              <w:shd w:val="clear" w:color="auto" w:fill="FFFFFF"/>
            </w:rPr>
          </w:rPrChange>
        </w:rPr>
        <w:t>Notiomastodon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from Minas </w:t>
      </w:r>
      <w:proofErr w:type="spellStart"/>
      <w:r>
        <w:rPr>
          <w:rFonts w:ascii="Arial" w:hAnsi="Arial"/>
          <w:shd w:val="clear" w:color="auto" w:fill="FFFFFF"/>
          <w:lang w:val="en-US"/>
        </w:rPr>
        <w:t>Gerais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and Pernambuco states, in Brazilian Intertropical Region (BIR)</w:t>
      </w:r>
      <w:r>
        <w:rPr>
          <w:rFonts w:ascii="Arial" w:hAnsi="Arial"/>
          <w:shd w:val="clear" w:color="auto" w:fill="FFFFFF"/>
          <w:lang w:val="pt-PT"/>
        </w:rPr>
        <w:t>,</w:t>
      </w:r>
      <w:r w:rsidRPr="001162E9">
        <w:rPr>
          <w:rFonts w:ascii="Arial" w:hAnsi="Arial"/>
          <w:shd w:val="clear" w:color="auto" w:fill="FFFFFF"/>
          <w:lang w:val="en-US"/>
          <w:rPrChange w:id="9" w:author="Mauricio Molina" w:date="2018-10-29T10:30:00Z">
            <w:rPr>
              <w:rFonts w:ascii="Arial" w:hAnsi="Arial"/>
              <w:shd w:val="clear" w:color="auto" w:fill="FFFFFF"/>
            </w:rPr>
          </w:rPrChange>
        </w:rPr>
        <w:t xml:space="preserve"> </w:t>
      </w:r>
      <w:r>
        <w:rPr>
          <w:rFonts w:ascii="Arial" w:hAnsi="Arial"/>
          <w:shd w:val="clear" w:color="auto" w:fill="FFFFFF"/>
          <w:lang w:val="pt-PT"/>
        </w:rPr>
        <w:t>with</w:t>
      </w:r>
      <w:r w:rsidRPr="001162E9">
        <w:rPr>
          <w:rFonts w:ascii="Arial" w:hAnsi="Arial"/>
          <w:shd w:val="clear" w:color="auto" w:fill="FFFFFF"/>
          <w:lang w:val="en-US"/>
          <w:rPrChange w:id="10" w:author="Mauricio Molina" w:date="2018-10-29T10:30:00Z">
            <w:rPr>
              <w:rFonts w:ascii="Arial" w:hAnsi="Arial"/>
              <w:shd w:val="clear" w:color="auto" w:fill="FFFFFF"/>
            </w:rPr>
          </w:rPrChange>
        </w:rPr>
        <w:t xml:space="preserve"> dental calculus floristic content. </w:t>
      </w:r>
      <w:r>
        <w:rPr>
          <w:rFonts w:ascii="Arial" w:hAnsi="Arial"/>
          <w:shd w:val="clear" w:color="auto" w:fill="FFFFFF"/>
          <w:lang w:val="pt-PT"/>
        </w:rPr>
        <w:t>D</w:t>
      </w:r>
      <w:proofErr w:type="spellStart"/>
      <w:r w:rsidRPr="001162E9">
        <w:rPr>
          <w:rFonts w:ascii="Arial" w:hAnsi="Arial"/>
          <w:shd w:val="clear" w:color="auto" w:fill="FFFFFF"/>
          <w:lang w:val="en-US"/>
          <w:rPrChange w:id="11" w:author="Mauricio Molina" w:date="2018-10-29T10:30:00Z">
            <w:rPr>
              <w:rFonts w:ascii="Arial" w:hAnsi="Arial"/>
              <w:shd w:val="clear" w:color="auto" w:fill="FFFFFF"/>
            </w:rPr>
          </w:rPrChange>
        </w:rPr>
        <w:t>ental</w:t>
      </w:r>
      <w:proofErr w:type="spellEnd"/>
      <w:r w:rsidRPr="001162E9">
        <w:rPr>
          <w:rFonts w:ascii="Arial" w:hAnsi="Arial"/>
          <w:shd w:val="clear" w:color="auto" w:fill="FFFFFF"/>
          <w:lang w:val="en-US"/>
          <w:rPrChange w:id="12" w:author="Mauricio Molina" w:date="2018-10-29T10:30:00Z">
            <w:rPr>
              <w:rFonts w:ascii="Arial" w:hAnsi="Arial"/>
              <w:shd w:val="clear" w:color="auto" w:fill="FFFFFF"/>
            </w:rPr>
          </w:rPrChange>
        </w:rPr>
        <w:t xml:space="preserve"> calculus </w:t>
      </w:r>
      <w:r>
        <w:rPr>
          <w:rFonts w:ascii="Arial" w:hAnsi="Arial"/>
          <w:shd w:val="clear" w:color="auto" w:fill="FFFFFF"/>
          <w:lang w:val="pt-PT"/>
        </w:rPr>
        <w:t>s</w:t>
      </w:r>
      <w:proofErr w:type="spellStart"/>
      <w:r>
        <w:rPr>
          <w:rFonts w:ascii="Arial" w:hAnsi="Arial"/>
          <w:shd w:val="clear" w:color="auto" w:fill="FFFFFF"/>
          <w:lang w:val="en-US"/>
        </w:rPr>
        <w:t>amples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were collected from 10 third molars of adult individuals, b</w:t>
      </w:r>
      <w:r>
        <w:rPr>
          <w:rFonts w:ascii="Arial" w:hAnsi="Arial"/>
          <w:shd w:val="clear" w:color="auto" w:fill="FFFFFF"/>
          <w:lang w:val="en-US"/>
        </w:rPr>
        <w:t>e</w:t>
      </w:r>
      <w:r>
        <w:rPr>
          <w:rFonts w:ascii="Arial" w:hAnsi="Arial"/>
          <w:shd w:val="clear" w:color="auto" w:fill="FFFFFF"/>
          <w:lang w:val="en-US"/>
        </w:rPr>
        <w:t xml:space="preserve">ing </w:t>
      </w:r>
      <w:r w:rsidRPr="001162E9">
        <w:rPr>
          <w:rFonts w:ascii="Arial" w:hAnsi="Arial"/>
          <w:color w:val="auto"/>
          <w:shd w:val="clear" w:color="auto" w:fill="FFFFFF"/>
          <w:lang w:val="en-US"/>
          <w:rPrChange w:id="13" w:author="Mauricio Molina" w:date="2018-10-29T10:31:00Z">
            <w:rPr>
              <w:rFonts w:ascii="Arial" w:hAnsi="Arial"/>
              <w:shd w:val="clear" w:color="auto" w:fill="FFFFFF"/>
              <w:lang w:val="en-US"/>
            </w:rPr>
          </w:rPrChange>
        </w:rPr>
        <w:t>chemica</w:t>
      </w:r>
      <w:ins w:id="14" w:author="Mauricio Molina" w:date="2018-10-29T10:31:00Z">
        <w:r w:rsidR="001162E9" w:rsidRPr="001162E9">
          <w:rPr>
            <w:rFonts w:ascii="Arial" w:hAnsi="Arial"/>
            <w:color w:val="auto"/>
            <w:shd w:val="clear" w:color="auto" w:fill="FFFFFF"/>
            <w:lang w:val="en-US"/>
            <w:rPrChange w:id="15" w:author="Mauricio Molina" w:date="2018-10-29T10:31:00Z">
              <w:rPr>
                <w:rFonts w:ascii="Arial" w:hAnsi="Arial"/>
                <w:color w:val="auto"/>
                <w:shd w:val="clear" w:color="auto" w:fill="FFFFFF"/>
                <w:lang w:val="en-US"/>
              </w:rPr>
            </w:rPrChange>
          </w:rPr>
          <w:t>l</w:t>
        </w:r>
      </w:ins>
      <w:r w:rsidRPr="001162E9">
        <w:rPr>
          <w:rFonts w:ascii="Arial" w:hAnsi="Arial"/>
          <w:color w:val="auto"/>
          <w:shd w:val="clear" w:color="auto" w:fill="FFFFFF"/>
          <w:lang w:val="en-US"/>
          <w:rPrChange w:id="16" w:author="Mauricio Molina" w:date="2018-10-29T10:31:00Z">
            <w:rPr>
              <w:rFonts w:ascii="Arial" w:hAnsi="Arial"/>
              <w:shd w:val="clear" w:color="auto" w:fill="FFFFFF"/>
              <w:lang w:val="en-US"/>
            </w:rPr>
          </w:rPrChange>
        </w:rPr>
        <w:t>ly</w:t>
      </w:r>
      <w:r>
        <w:rPr>
          <w:rFonts w:ascii="Arial" w:hAnsi="Arial"/>
          <w:shd w:val="clear" w:color="auto" w:fill="FFFFFF"/>
          <w:lang w:val="en-US"/>
        </w:rPr>
        <w:t xml:space="preserve"> processed (37% </w:t>
      </w:r>
      <w:proofErr w:type="spellStart"/>
      <w:proofErr w:type="gramStart"/>
      <w:r>
        <w:rPr>
          <w:rFonts w:ascii="Arial" w:hAnsi="Arial"/>
          <w:shd w:val="clear" w:color="auto" w:fill="FFFFFF"/>
          <w:lang w:val="en-US"/>
        </w:rPr>
        <w:t>HCl</w:t>
      </w:r>
      <w:proofErr w:type="spellEnd"/>
      <w:proofErr w:type="gramEnd"/>
      <w:r>
        <w:rPr>
          <w:rFonts w:ascii="Arial" w:hAnsi="Arial"/>
          <w:shd w:val="clear" w:color="auto" w:fill="FFFFFF"/>
          <w:lang w:val="en-US"/>
        </w:rPr>
        <w:t xml:space="preserve"> dissolution, washing, sieving and preparation of slides). The floristic content was recognized usin</w:t>
      </w:r>
      <w:r>
        <w:rPr>
          <w:rFonts w:ascii="Arial" w:hAnsi="Arial"/>
          <w:shd w:val="clear" w:color="auto" w:fill="FFFFFF"/>
          <w:lang w:val="en-US"/>
        </w:rPr>
        <w:t xml:space="preserve">g </w:t>
      </w:r>
      <w:r>
        <w:rPr>
          <w:rFonts w:ascii="Arial" w:hAnsi="Arial"/>
          <w:lang w:val="it-IT"/>
        </w:rPr>
        <w:t>stereo microscope</w:t>
      </w:r>
      <w:r w:rsidRPr="001162E9">
        <w:rPr>
          <w:rFonts w:ascii="Arial" w:hAnsi="Arial"/>
          <w:lang w:val="en-US"/>
          <w:rPrChange w:id="17" w:author="Mauricio Molina" w:date="2018-10-29T10:30:00Z">
            <w:rPr>
              <w:rFonts w:ascii="Arial" w:hAnsi="Arial"/>
            </w:rPr>
          </w:rPrChange>
        </w:rPr>
        <w:t> </w:t>
      </w:r>
      <w:r>
        <w:rPr>
          <w:rFonts w:ascii="Arial" w:hAnsi="Arial"/>
          <w:lang w:val="pt-PT"/>
        </w:rPr>
        <w:t>(</w:t>
      </w:r>
      <w:proofErr w:type="gramStart"/>
      <w:r w:rsidRPr="001162E9">
        <w:rPr>
          <w:rFonts w:ascii="Arial" w:hAnsi="Arial"/>
          <w:lang w:val="en-US"/>
          <w:rPrChange w:id="18" w:author="Mauricio Molina" w:date="2018-10-29T10:30:00Z">
            <w:rPr>
              <w:rFonts w:ascii="Arial" w:hAnsi="Arial"/>
            </w:rPr>
          </w:rPrChange>
        </w:rPr>
        <w:t>40x</w:t>
      </w:r>
      <w:proofErr w:type="gramEnd"/>
      <w:r>
        <w:rPr>
          <w:rFonts w:ascii="Arial" w:hAnsi="Arial"/>
          <w:lang w:val="pt-PT"/>
        </w:rPr>
        <w:t>)</w:t>
      </w:r>
      <w:r w:rsidRPr="001162E9">
        <w:rPr>
          <w:rFonts w:ascii="Arial" w:hAnsi="Arial"/>
          <w:lang w:val="en-US"/>
          <w:rPrChange w:id="19" w:author="Mauricio Molina" w:date="2018-10-29T10:30:00Z">
            <w:rPr>
              <w:rFonts w:ascii="Arial" w:hAnsi="Arial"/>
            </w:rPr>
          </w:rPrChange>
        </w:rPr>
        <w:t xml:space="preserve"> </w:t>
      </w:r>
      <w:r>
        <w:rPr>
          <w:rFonts w:ascii="Arial" w:hAnsi="Arial"/>
          <w:shd w:val="clear" w:color="auto" w:fill="FFFFFF"/>
          <w:lang w:val="en-US"/>
        </w:rPr>
        <w:t>and sp</w:t>
      </w:r>
      <w:r>
        <w:rPr>
          <w:rFonts w:ascii="Arial" w:hAnsi="Arial"/>
          <w:shd w:val="clear" w:color="auto" w:fill="FFFFFF"/>
          <w:lang w:val="en-US"/>
        </w:rPr>
        <w:t>e</w:t>
      </w:r>
      <w:r>
        <w:rPr>
          <w:rFonts w:ascii="Arial" w:hAnsi="Arial"/>
          <w:shd w:val="clear" w:color="auto" w:fill="FFFFFF"/>
          <w:lang w:val="en-US"/>
        </w:rPr>
        <w:t xml:space="preserve">cialized literature. Fragments of </w:t>
      </w:r>
      <w:r>
        <w:rPr>
          <w:rFonts w:ascii="Arial" w:hAnsi="Arial"/>
          <w:shd w:val="clear" w:color="auto" w:fill="FFFFFF"/>
          <w:lang w:val="pt-PT"/>
        </w:rPr>
        <w:t xml:space="preserve">high silicified </w:t>
      </w:r>
      <w:r>
        <w:rPr>
          <w:rFonts w:ascii="Arial" w:hAnsi="Arial"/>
          <w:shd w:val="clear" w:color="auto" w:fill="FFFFFF"/>
          <w:lang w:val="en-US"/>
        </w:rPr>
        <w:t xml:space="preserve">vegetal tissue (vascular and epidermal) and </w:t>
      </w:r>
      <w:proofErr w:type="spellStart"/>
      <w:r>
        <w:rPr>
          <w:rFonts w:ascii="Arial" w:hAnsi="Arial"/>
          <w:shd w:val="clear" w:color="auto" w:fill="FFFFFF"/>
          <w:lang w:val="en-US"/>
        </w:rPr>
        <w:t>phytoliths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cylindrical-convex, </w:t>
      </w:r>
      <w:proofErr w:type="spellStart"/>
      <w:r>
        <w:rPr>
          <w:rFonts w:ascii="Arial" w:hAnsi="Arial"/>
          <w:shd w:val="clear" w:color="auto" w:fill="FFFFFF"/>
          <w:lang w:val="en-US"/>
        </w:rPr>
        <w:t>polylobed-crenated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and elongated were found in all samples, which suggest that </w:t>
      </w:r>
      <w:r>
        <w:rPr>
          <w:rFonts w:ascii="Arial" w:hAnsi="Arial"/>
          <w:i/>
          <w:iCs/>
          <w:shd w:val="clear" w:color="auto" w:fill="FFFFFF"/>
          <w:lang w:val="nl-NL"/>
        </w:rPr>
        <w:t>N. platensis</w:t>
      </w:r>
      <w:r>
        <w:rPr>
          <w:rFonts w:ascii="Arial" w:hAnsi="Arial"/>
          <w:shd w:val="clear" w:color="auto" w:fill="FFFFFF"/>
          <w:lang w:val="en-US"/>
        </w:rPr>
        <w:t xml:space="preserve"> would </w:t>
      </w:r>
      <w:r>
        <w:rPr>
          <w:rFonts w:ascii="Arial" w:hAnsi="Arial"/>
          <w:shd w:val="clear" w:color="auto" w:fill="FFFFFF"/>
          <w:lang w:val="en-US"/>
        </w:rPr>
        <w:t xml:space="preserve">consume </w:t>
      </w:r>
      <w:proofErr w:type="spellStart"/>
      <w:r>
        <w:rPr>
          <w:rFonts w:ascii="Arial" w:hAnsi="Arial"/>
          <w:lang w:val="en-US"/>
        </w:rPr>
        <w:t>Arecaceae</w:t>
      </w:r>
      <w:proofErr w:type="spellEnd"/>
      <w:r>
        <w:rPr>
          <w:rFonts w:ascii="Arial" w:hAnsi="Arial"/>
          <w:lang w:val="en-US"/>
        </w:rPr>
        <w:t xml:space="preserve"> (palms), </w:t>
      </w:r>
      <w:proofErr w:type="spellStart"/>
      <w:r>
        <w:rPr>
          <w:rFonts w:ascii="Arial" w:hAnsi="Arial"/>
          <w:lang w:val="en-US"/>
        </w:rPr>
        <w:t>Aste</w:t>
      </w:r>
      <w:r>
        <w:rPr>
          <w:rFonts w:ascii="Arial" w:hAnsi="Arial"/>
          <w:lang w:val="en-US"/>
        </w:rPr>
        <w:t>r</w:t>
      </w:r>
      <w:r>
        <w:rPr>
          <w:rFonts w:ascii="Arial" w:hAnsi="Arial"/>
          <w:lang w:val="en-US"/>
        </w:rPr>
        <w:t>aceae</w:t>
      </w:r>
      <w:proofErr w:type="spellEnd"/>
      <w:r>
        <w:rPr>
          <w:rFonts w:ascii="Arial" w:hAnsi="Arial"/>
          <w:lang w:val="en-US"/>
        </w:rPr>
        <w:t xml:space="preserve"> (herbaceous plants,</w:t>
      </w:r>
      <w:r w:rsidRPr="001162E9">
        <w:rPr>
          <w:rFonts w:ascii="Arial" w:hAnsi="Arial"/>
          <w:lang w:val="en-US"/>
          <w:rPrChange w:id="20" w:author="Mauricio Molina" w:date="2018-10-29T10:30:00Z">
            <w:rPr>
              <w:rFonts w:ascii="Arial" w:hAnsi="Arial"/>
            </w:rPr>
          </w:rPrChange>
        </w:rPr>
        <w:t> </w:t>
      </w:r>
      <w:r>
        <w:rPr>
          <w:rFonts w:ascii="Arial" w:hAnsi="Arial"/>
          <w:lang w:val="en-US"/>
        </w:rPr>
        <w:t>shrubs, and</w:t>
      </w:r>
      <w:r w:rsidRPr="001162E9">
        <w:rPr>
          <w:rFonts w:ascii="Arial" w:hAnsi="Arial"/>
          <w:lang w:val="en-US"/>
          <w:rPrChange w:id="21" w:author="Mauricio Molina" w:date="2018-10-29T10:30:00Z">
            <w:rPr>
              <w:rFonts w:ascii="Arial" w:hAnsi="Arial"/>
            </w:rPr>
          </w:rPrChange>
        </w:rPr>
        <w:t> </w:t>
      </w:r>
      <w:r w:rsidRPr="001162E9">
        <w:rPr>
          <w:rFonts w:ascii="Arial" w:hAnsi="Arial"/>
          <w:lang w:val="en-US"/>
          <w:rPrChange w:id="22" w:author="Mauricio Molina" w:date="2018-10-29T10:30:00Z">
            <w:rPr>
              <w:rFonts w:ascii="Arial" w:hAnsi="Arial"/>
            </w:rPr>
          </w:rPrChange>
        </w:rPr>
        <w:t xml:space="preserve">trees) </w:t>
      </w:r>
      <w:ins w:id="23" w:author="Mauricio Molina" w:date="2018-10-29T10:31:00Z">
        <w:r>
          <w:rPr>
            <w:rFonts w:ascii="Arial" w:hAnsi="Arial"/>
            <w:lang w:val="en-US"/>
          </w:rPr>
          <w:t>and</w:t>
        </w:r>
      </w:ins>
      <w:bookmarkStart w:id="24" w:name="_GoBack"/>
      <w:bookmarkEnd w:id="24"/>
      <w:del w:id="25" w:author="Mauricio Molina" w:date="2018-10-29T10:31:00Z">
        <w:r w:rsidRPr="001162E9" w:rsidDel="00321CA7">
          <w:rPr>
            <w:rFonts w:ascii="Arial" w:hAnsi="Arial"/>
            <w:lang w:val="en-US"/>
            <w:rPrChange w:id="26" w:author="Mauricio Molina" w:date="2018-10-29T10:30:00Z">
              <w:rPr>
                <w:rFonts w:ascii="Arial" w:hAnsi="Arial"/>
              </w:rPr>
            </w:rPrChange>
          </w:rPr>
          <w:delText>e</w:delText>
        </w:r>
      </w:del>
      <w:r w:rsidRPr="001162E9">
        <w:rPr>
          <w:rFonts w:ascii="Arial" w:hAnsi="Arial"/>
          <w:lang w:val="en-US"/>
          <w:rPrChange w:id="27" w:author="Mauricio Molina" w:date="2018-10-29T10:30:00Z">
            <w:rPr>
              <w:rFonts w:ascii="Arial" w:hAnsi="Arial"/>
            </w:rPr>
          </w:rPrChange>
        </w:rPr>
        <w:t xml:space="preserve"> </w:t>
      </w:r>
      <w:proofErr w:type="spellStart"/>
      <w:r w:rsidRPr="001162E9">
        <w:rPr>
          <w:rFonts w:ascii="Arial" w:hAnsi="Arial"/>
          <w:lang w:val="en-US"/>
          <w:rPrChange w:id="28" w:author="Mauricio Molina" w:date="2018-10-29T10:30:00Z">
            <w:rPr>
              <w:rFonts w:ascii="Arial" w:hAnsi="Arial"/>
            </w:rPr>
          </w:rPrChange>
        </w:rPr>
        <w:t>Poaceae</w:t>
      </w:r>
      <w:proofErr w:type="spellEnd"/>
      <w:r w:rsidRPr="001162E9">
        <w:rPr>
          <w:rFonts w:ascii="Arial" w:hAnsi="Arial"/>
          <w:lang w:val="en-US"/>
          <w:rPrChange w:id="29" w:author="Mauricio Molina" w:date="2018-10-29T10:30:00Z">
            <w:rPr>
              <w:rFonts w:ascii="Arial" w:hAnsi="Arial"/>
            </w:rPr>
          </w:rPrChange>
        </w:rPr>
        <w:t xml:space="preserve"> (grasses). Thus, </w:t>
      </w:r>
      <w:r>
        <w:rPr>
          <w:rFonts w:ascii="Arial" w:hAnsi="Arial"/>
          <w:i/>
          <w:iCs/>
          <w:lang w:val="pt-PT"/>
        </w:rPr>
        <w:t>Not</w:t>
      </w:r>
      <w:r>
        <w:rPr>
          <w:rFonts w:ascii="Arial" w:hAnsi="Arial"/>
          <w:i/>
          <w:iCs/>
          <w:lang w:val="pt-PT"/>
        </w:rPr>
        <w:t>i</w:t>
      </w:r>
      <w:r>
        <w:rPr>
          <w:rFonts w:ascii="Arial" w:hAnsi="Arial"/>
          <w:i/>
          <w:iCs/>
          <w:lang w:val="pt-PT"/>
        </w:rPr>
        <w:t>o</w:t>
      </w:r>
      <w:r>
        <w:rPr>
          <w:rFonts w:ascii="Arial" w:hAnsi="Arial"/>
          <w:i/>
          <w:iCs/>
          <w:lang w:val="pt-PT"/>
        </w:rPr>
        <w:t>ma</w:t>
      </w:r>
      <w:r>
        <w:rPr>
          <w:rFonts w:ascii="Arial" w:hAnsi="Arial"/>
          <w:i/>
          <w:iCs/>
          <w:lang w:val="pt-PT"/>
        </w:rPr>
        <w:t>s</w:t>
      </w:r>
      <w:r>
        <w:rPr>
          <w:rFonts w:ascii="Arial" w:hAnsi="Arial"/>
          <w:i/>
          <w:iCs/>
          <w:lang w:val="pt-PT"/>
        </w:rPr>
        <w:t>todon</w:t>
      </w:r>
      <w:r>
        <w:rPr>
          <w:rFonts w:ascii="Arial" w:hAnsi="Arial"/>
          <w:lang w:val="pt-PT"/>
        </w:rPr>
        <w:t>,</w:t>
      </w:r>
      <w:r>
        <w:rPr>
          <w:rFonts w:ascii="Arial" w:hAnsi="Arial"/>
          <w:i/>
          <w:iCs/>
          <w:lang w:val="pt-PT"/>
        </w:rPr>
        <w:t xml:space="preserve"> </w:t>
      </w:r>
      <w:r>
        <w:rPr>
          <w:rFonts w:ascii="Arial" w:hAnsi="Arial"/>
          <w:lang w:val="de-DE"/>
        </w:rPr>
        <w:t xml:space="preserve">in BIR, </w:t>
      </w:r>
      <w:r>
        <w:rPr>
          <w:rFonts w:ascii="Arial" w:hAnsi="Arial"/>
          <w:lang w:val="pt-PT"/>
        </w:rPr>
        <w:t>was both</w:t>
      </w:r>
      <w:r>
        <w:rPr>
          <w:rFonts w:ascii="Arial" w:hAnsi="Arial"/>
          <w:lang w:val="en-US"/>
        </w:rPr>
        <w:t xml:space="preserve"> grazer (consumption of grasses) and browser (co</w:t>
      </w:r>
      <w:r>
        <w:rPr>
          <w:rFonts w:ascii="Arial" w:hAnsi="Arial"/>
          <w:lang w:val="en-US"/>
        </w:rPr>
        <w:t>n</w:t>
      </w:r>
      <w:r>
        <w:rPr>
          <w:rFonts w:ascii="Arial" w:hAnsi="Arial"/>
          <w:lang w:val="en-US"/>
        </w:rPr>
        <w:t>sum</w:t>
      </w:r>
      <w:r>
        <w:rPr>
          <w:rFonts w:ascii="Arial" w:hAnsi="Arial"/>
          <w:lang w:val="en-US"/>
        </w:rPr>
        <w:t>p</w:t>
      </w:r>
      <w:r>
        <w:rPr>
          <w:rFonts w:ascii="Arial" w:hAnsi="Arial"/>
          <w:lang w:val="en-US"/>
        </w:rPr>
        <w:t>tion of leaves, bark, and fruits) feeding habits, i.e., mixed-feeder</w:t>
      </w:r>
      <w:r>
        <w:rPr>
          <w:rFonts w:ascii="Arial" w:hAnsi="Arial"/>
          <w:lang w:val="en-US"/>
        </w:rPr>
        <w:t xml:space="preserve"> </w:t>
      </w:r>
      <w:proofErr w:type="spellStart"/>
      <w:r>
        <w:rPr>
          <w:rFonts w:ascii="Arial" w:hAnsi="Arial"/>
          <w:lang w:val="en-US"/>
        </w:rPr>
        <w:t>paleodiet</w:t>
      </w:r>
      <w:proofErr w:type="spellEnd"/>
      <w:r>
        <w:rPr>
          <w:rFonts w:ascii="Arial" w:hAnsi="Arial"/>
          <w:lang w:val="en-US"/>
        </w:rPr>
        <w:t xml:space="preserve">. Since dental calculus is an oral pathology </w:t>
      </w:r>
      <w:r>
        <w:rPr>
          <w:rFonts w:ascii="Arial" w:hAnsi="Arial"/>
          <w:lang w:val="pt-PT"/>
        </w:rPr>
        <w:t>of</w:t>
      </w:r>
      <w:r>
        <w:rPr>
          <w:rFonts w:ascii="Arial" w:hAnsi="Arial"/>
          <w:lang w:val="en-US"/>
        </w:rPr>
        <w:t xml:space="preserve"> adult life span, it </w:t>
      </w:r>
      <w:r>
        <w:rPr>
          <w:rFonts w:ascii="Arial" w:hAnsi="Arial"/>
          <w:lang w:val="pt-PT"/>
        </w:rPr>
        <w:t>does not differentiate</w:t>
      </w:r>
      <w:r>
        <w:rPr>
          <w:rFonts w:ascii="Arial" w:hAnsi="Arial"/>
          <w:lang w:val="en-US"/>
        </w:rPr>
        <w:t xml:space="preserve"> if </w:t>
      </w:r>
      <w:r>
        <w:rPr>
          <w:rFonts w:ascii="Arial" w:hAnsi="Arial"/>
          <w:i/>
          <w:iCs/>
          <w:shd w:val="clear" w:color="auto" w:fill="FFFFFF"/>
          <w:lang w:val="nl-NL"/>
        </w:rPr>
        <w:t>N. platensis</w:t>
      </w:r>
      <w:r>
        <w:rPr>
          <w:rFonts w:ascii="Arial" w:hAnsi="Arial"/>
          <w:lang w:val="en-US"/>
        </w:rPr>
        <w:t xml:space="preserve"> had seasonal/regional predilection for any feeding habit, featuring a </w:t>
      </w:r>
      <w:proofErr w:type="spellStart"/>
      <w:r>
        <w:rPr>
          <w:rFonts w:ascii="Arial" w:hAnsi="Arial"/>
          <w:lang w:val="en-US"/>
        </w:rPr>
        <w:t>gene</w:t>
      </w:r>
      <w:r>
        <w:rPr>
          <w:rFonts w:ascii="Arial" w:hAnsi="Arial"/>
          <w:lang w:val="en-US"/>
        </w:rPr>
        <w:t>r</w:t>
      </w:r>
      <w:r>
        <w:rPr>
          <w:rFonts w:ascii="Arial" w:hAnsi="Arial"/>
          <w:lang w:val="en-US"/>
        </w:rPr>
        <w:t>alistic</w:t>
      </w:r>
      <w:proofErr w:type="spellEnd"/>
      <w:r>
        <w:rPr>
          <w:rFonts w:ascii="Arial" w:hAnsi="Arial"/>
          <w:lang w:val="en-US"/>
        </w:rPr>
        <w:t xml:space="preserve"> fee</w:t>
      </w:r>
      <w:r>
        <w:rPr>
          <w:rFonts w:ascii="Arial" w:hAnsi="Arial"/>
          <w:lang w:val="en-US"/>
        </w:rPr>
        <w:t>d</w:t>
      </w:r>
      <w:r>
        <w:rPr>
          <w:rFonts w:ascii="Arial" w:hAnsi="Arial"/>
          <w:lang w:val="en-US"/>
        </w:rPr>
        <w:t>ing behavior, as observed in modern elephants. These</w:t>
      </w:r>
      <w:r>
        <w:rPr>
          <w:rFonts w:ascii="Arial" w:hAnsi="Arial"/>
          <w:lang w:val="en-US"/>
        </w:rPr>
        <w:t xml:space="preserve"> results agree with literature, where </w:t>
      </w:r>
      <w:r>
        <w:rPr>
          <w:rFonts w:ascii="Arial" w:hAnsi="Arial"/>
          <w:i/>
          <w:iCs/>
          <w:shd w:val="clear" w:color="auto" w:fill="FFFFFF"/>
          <w:lang w:val="nl-NL"/>
        </w:rPr>
        <w:t>N. platensis</w:t>
      </w:r>
      <w:r>
        <w:rPr>
          <w:rFonts w:ascii="Arial" w:hAnsi="Arial"/>
          <w:lang w:val="en-US"/>
        </w:rPr>
        <w:t xml:space="preserve"> from other BIR localities would have mixed-feeder habit with pr</w:t>
      </w:r>
      <w:r>
        <w:rPr>
          <w:rFonts w:ascii="Arial" w:hAnsi="Arial"/>
          <w:lang w:val="en-US"/>
        </w:rPr>
        <w:t>e</w:t>
      </w:r>
      <w:proofErr w:type="gramStart"/>
      <w:r>
        <w:rPr>
          <w:rFonts w:ascii="Arial" w:hAnsi="Arial"/>
          <w:lang w:val="en-US"/>
        </w:rPr>
        <w:t>dilection</w:t>
      </w:r>
      <w:proofErr w:type="gramEnd"/>
      <w:r>
        <w:rPr>
          <w:rFonts w:ascii="Arial" w:hAnsi="Arial"/>
          <w:lang w:val="en-US"/>
        </w:rPr>
        <w:t xml:space="preserve"> for grasses (both C</w:t>
      </w:r>
      <w:r w:rsidRPr="001162E9">
        <w:rPr>
          <w:rFonts w:ascii="Arial" w:hAnsi="Arial"/>
          <w:vertAlign w:val="subscript"/>
          <w:lang w:val="en-US"/>
          <w:rPrChange w:id="30" w:author="Mauricio Molina" w:date="2018-10-29T10:30:00Z">
            <w:rPr>
              <w:rFonts w:ascii="Arial" w:hAnsi="Arial"/>
              <w:vertAlign w:val="subscript"/>
            </w:rPr>
          </w:rPrChange>
        </w:rPr>
        <w:t>3</w:t>
      </w:r>
      <w:r>
        <w:rPr>
          <w:rFonts w:ascii="Arial" w:hAnsi="Arial"/>
          <w:lang w:val="en-US"/>
        </w:rPr>
        <w:t xml:space="preserve"> and C</w:t>
      </w:r>
      <w:r w:rsidRPr="001162E9">
        <w:rPr>
          <w:rFonts w:ascii="Arial" w:hAnsi="Arial"/>
          <w:vertAlign w:val="subscript"/>
          <w:lang w:val="en-US"/>
          <w:rPrChange w:id="31" w:author="Mauricio Molina" w:date="2018-10-29T10:30:00Z">
            <w:rPr>
              <w:rFonts w:ascii="Arial" w:hAnsi="Arial"/>
              <w:vertAlign w:val="subscript"/>
            </w:rPr>
          </w:rPrChange>
        </w:rPr>
        <w:t>4</w:t>
      </w:r>
      <w:r>
        <w:rPr>
          <w:rFonts w:ascii="Arial" w:hAnsi="Arial"/>
          <w:lang w:val="en-US"/>
        </w:rPr>
        <w:t xml:space="preserve">). Despite its abundance and </w:t>
      </w:r>
      <w:proofErr w:type="spellStart"/>
      <w:r>
        <w:rPr>
          <w:rFonts w:ascii="Arial" w:hAnsi="Arial"/>
          <w:lang w:val="en-US"/>
        </w:rPr>
        <w:t>ge</w:t>
      </w:r>
      <w:r>
        <w:rPr>
          <w:rFonts w:ascii="Arial" w:hAnsi="Arial"/>
          <w:lang w:val="en-US"/>
        </w:rPr>
        <w:t>n</w:t>
      </w:r>
      <w:r>
        <w:rPr>
          <w:rFonts w:ascii="Arial" w:hAnsi="Arial"/>
          <w:lang w:val="en-US"/>
        </w:rPr>
        <w:t>eralistic</w:t>
      </w:r>
      <w:proofErr w:type="spellEnd"/>
      <w:r>
        <w:rPr>
          <w:rFonts w:ascii="Arial" w:hAnsi="Arial"/>
          <w:lang w:val="en-US"/>
        </w:rPr>
        <w:t xml:space="preserve"> feeding behavior, </w:t>
      </w:r>
      <w:r>
        <w:rPr>
          <w:rFonts w:ascii="Arial" w:hAnsi="Arial"/>
          <w:i/>
          <w:iCs/>
          <w:shd w:val="clear" w:color="auto" w:fill="FFFFFF"/>
          <w:lang w:val="nl-NL"/>
        </w:rPr>
        <w:t xml:space="preserve">N. platensis </w:t>
      </w:r>
      <w:r>
        <w:rPr>
          <w:rFonts w:ascii="Arial" w:hAnsi="Arial"/>
          <w:shd w:val="clear" w:color="auto" w:fill="FFFFFF"/>
          <w:lang w:val="en-US"/>
        </w:rPr>
        <w:t xml:space="preserve">was negatively selected at </w:t>
      </w:r>
      <w:r>
        <w:rPr>
          <w:rFonts w:ascii="Arial" w:hAnsi="Arial"/>
          <w:shd w:val="clear" w:color="auto" w:fill="FFFFFF"/>
          <w:lang w:val="en-US"/>
        </w:rPr>
        <w:t>Pleist</w:t>
      </w:r>
      <w:r>
        <w:rPr>
          <w:rFonts w:ascii="Arial" w:hAnsi="Arial"/>
          <w:shd w:val="clear" w:color="auto" w:fill="FFFFFF"/>
          <w:lang w:val="en-US"/>
        </w:rPr>
        <w:t>o</w:t>
      </w:r>
      <w:r>
        <w:rPr>
          <w:rFonts w:ascii="Arial" w:hAnsi="Arial"/>
          <w:shd w:val="clear" w:color="auto" w:fill="FFFFFF"/>
          <w:lang w:val="en-US"/>
        </w:rPr>
        <w:t>cene/Holocene tra</w:t>
      </w:r>
      <w:r>
        <w:rPr>
          <w:rFonts w:ascii="Arial" w:hAnsi="Arial"/>
          <w:shd w:val="clear" w:color="auto" w:fill="FFFFFF"/>
          <w:lang w:val="en-US"/>
        </w:rPr>
        <w:t>n</w:t>
      </w:r>
      <w:r>
        <w:rPr>
          <w:rFonts w:ascii="Arial" w:hAnsi="Arial"/>
          <w:shd w:val="clear" w:color="auto" w:fill="FFFFFF"/>
          <w:lang w:val="en-US"/>
        </w:rPr>
        <w:t xml:space="preserve">sition, and other aspects of its </w:t>
      </w:r>
      <w:proofErr w:type="spellStart"/>
      <w:r>
        <w:rPr>
          <w:rFonts w:ascii="Arial" w:hAnsi="Arial"/>
          <w:shd w:val="clear" w:color="auto" w:fill="FFFFFF"/>
          <w:lang w:val="en-US"/>
        </w:rPr>
        <w:t>paleobiology</w:t>
      </w:r>
      <w:proofErr w:type="spellEnd"/>
      <w:r>
        <w:rPr>
          <w:rFonts w:ascii="Arial" w:hAnsi="Arial"/>
          <w:shd w:val="clear" w:color="auto" w:fill="FFFFFF"/>
          <w:lang w:val="en-US"/>
        </w:rPr>
        <w:t xml:space="preserve"> must be studied in order to comprehend its e</w:t>
      </w:r>
      <w:r>
        <w:rPr>
          <w:rFonts w:ascii="Arial" w:hAnsi="Arial"/>
          <w:shd w:val="clear" w:color="auto" w:fill="FFFFFF"/>
          <w:lang w:val="en-US"/>
        </w:rPr>
        <w:t>x</w:t>
      </w:r>
      <w:r>
        <w:rPr>
          <w:rFonts w:ascii="Arial" w:hAnsi="Arial"/>
          <w:shd w:val="clear" w:color="auto" w:fill="FFFFFF"/>
          <w:lang w:val="en-US"/>
        </w:rPr>
        <w:t>tinction.</w:t>
      </w:r>
    </w:p>
    <w:p w:rsidR="006536CB" w:rsidRDefault="00321CA7" w:rsidP="001162E9">
      <w:pPr>
        <w:pStyle w:val="Corpo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pPrChange w:id="32" w:author="Mauricio Molina" w:date="2018-10-29T10:31:00Z">
          <w:pPr>
            <w:pStyle w:val="CorpoB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8566"/>
            </w:tabs>
            <w:jc w:val="right"/>
          </w:pPr>
        </w:pPrChange>
      </w:pPr>
      <w:r>
        <w:rPr>
          <w:rFonts w:ascii="Arial" w:hAnsi="Arial"/>
          <w:shd w:val="clear" w:color="auto" w:fill="FFFFFF"/>
          <w:lang w:val="pt-PT"/>
        </w:rPr>
        <w:t>[FAPERJ/CNPq]</w:t>
      </w:r>
    </w:p>
    <w:sectPr w:rsidR="006536CB">
      <w:headerReference w:type="default" r:id="rId7"/>
      <w:footerReference w:type="default" r:id="rId8"/>
      <w:pgSz w:w="11900" w:h="16840"/>
      <w:pgMar w:top="1417" w:right="1417" w:bottom="1417" w:left="1417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21CA7">
      <w:r>
        <w:separator/>
      </w:r>
    </w:p>
  </w:endnote>
  <w:endnote w:type="continuationSeparator" w:id="0">
    <w:p w:rsidR="00000000" w:rsidRDefault="0032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6CB" w:rsidRDefault="006536CB">
    <w:pPr>
      <w:pStyle w:val="Cabealhoe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21CA7">
      <w:r>
        <w:separator/>
      </w:r>
    </w:p>
  </w:footnote>
  <w:footnote w:type="continuationSeparator" w:id="0">
    <w:p w:rsidR="00000000" w:rsidRDefault="00321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6CB" w:rsidRDefault="006536CB">
    <w:pPr>
      <w:pStyle w:val="CabealhoeRodap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6CB"/>
    <w:rsid w:val="001162E9"/>
    <w:rsid w:val="00321CA7"/>
    <w:rsid w:val="00357809"/>
    <w:rsid w:val="0065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US" w:eastAsia="es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  <w:lang w:val="pt-PT"/>
    </w:rPr>
  </w:style>
  <w:style w:type="paragraph" w:customStyle="1" w:styleId="PadroA">
    <w:name w:val="Padrão A"/>
    <w:rPr>
      <w:rFonts w:ascii="Helvetica Neue" w:hAnsi="Helvetica Neue" w:cs="Arial Unicode MS"/>
      <w:color w:val="000000"/>
      <w:sz w:val="22"/>
      <w:szCs w:val="22"/>
      <w:u w:color="000000"/>
      <w:lang w:val="pt-PT"/>
    </w:rPr>
  </w:style>
  <w:style w:type="paragraph" w:customStyle="1" w:styleId="CorpoB">
    <w:name w:val="Corpo B"/>
    <w:rPr>
      <w:rFonts w:eastAsia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US" w:eastAsia="es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  <w:lang w:val="pt-PT"/>
    </w:rPr>
  </w:style>
  <w:style w:type="paragraph" w:customStyle="1" w:styleId="PadroA">
    <w:name w:val="Padrão A"/>
    <w:rPr>
      <w:rFonts w:ascii="Helvetica Neue" w:hAnsi="Helvetica Neue" w:cs="Arial Unicode MS"/>
      <w:color w:val="000000"/>
      <w:sz w:val="22"/>
      <w:szCs w:val="22"/>
      <w:u w:color="000000"/>
      <w:lang w:val="pt-PT"/>
    </w:rPr>
  </w:style>
  <w:style w:type="paragraph" w:customStyle="1" w:styleId="CorpoB">
    <w:name w:val="Corpo B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Molina</dc:creator>
  <cp:lastModifiedBy>Mauricio Molina</cp:lastModifiedBy>
  <cp:revision>3</cp:revision>
  <dcterms:created xsi:type="dcterms:W3CDTF">2018-10-29T16:30:00Z</dcterms:created>
  <dcterms:modified xsi:type="dcterms:W3CDTF">2018-10-29T16:32:00Z</dcterms:modified>
</cp:coreProperties>
</file>